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BE2E9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BE2E9A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BE2E9A" w:rsidRPr="00BE2E9A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konkurencieschopnosti verejnej osobnej dopravy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E546C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BE2E9A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 w:rsidR="00BE2E9A"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BA7BCD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CF033F4518A24B67BC6E07119BBBE2F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B0C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69551349FD644886B58DA56A67093D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7A15AF6C065945CA85F108171F96A1B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282244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282244" w:rsidRPr="00C05D70" w:rsidRDefault="00282244" w:rsidP="0028224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282244" w:rsidRPr="00541125" w:rsidRDefault="00282244" w:rsidP="0028224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282244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282244" w:rsidRPr="00C05D70" w:rsidRDefault="00282244" w:rsidP="0028224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282244" w:rsidRPr="00E52A48" w:rsidRDefault="00282244" w:rsidP="0028224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7.1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E2E9A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konkurencieschopnosti verejnej osobnej dopravy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A7BC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94ABC407334D4FFCA88AB7C452FBF849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A7BC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A7BC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354F11" w:rsidRPr="004D7ADC" w:rsidTr="00306F3F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306F3F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306F3F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306F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306F3F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306F3F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306F3F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A06F63" w:rsidRPr="004D7ADC" w:rsidTr="00332EE3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F42723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06F63" w:rsidRPr="004D7ADC" w:rsidTr="00332EE3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F42723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06F63" w:rsidRPr="004D7ADC" w:rsidTr="00332EE3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F42723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06F63" w:rsidRPr="004D7ADC" w:rsidTr="00332EE3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A06F63" w:rsidRPr="004D7ADC" w:rsidTr="00332EE3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A06F63" w:rsidRPr="004D7ADC" w:rsidTr="00332EE3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306F3F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C414AA" w:rsidRDefault="00C414AA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306F3F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306F3F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4B" w:rsidRDefault="00CD634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B64E3E">
      <w:rPr>
        <w:rFonts w:ascii="Arial" w:hAnsi="Arial" w:cs="Arial"/>
        <w:sz w:val="16"/>
        <w:szCs w:val="16"/>
      </w:rPr>
      <w:t>12.</w:t>
    </w:r>
    <w:del w:id="0" w:author="OM1" w:date="2022-05-25T09:39:00Z">
      <w:r w:rsidR="00B64E3E" w:rsidDel="00BA7BCD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9:00Z">
      <w:r w:rsidR="00BA7BCD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BA7BCD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B64E3E">
      <w:rPr>
        <w:rFonts w:ascii="Arial" w:hAnsi="Arial" w:cs="Arial"/>
        <w:sz w:val="16"/>
        <w:szCs w:val="16"/>
      </w:rPr>
      <w:t>12.</w:t>
    </w:r>
    <w:del w:id="3" w:author="OM1" w:date="2022-05-25T09:39:00Z">
      <w:r w:rsidR="00B64E3E" w:rsidDel="00BA7BCD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9:00Z">
      <w:r w:rsidR="00BA7BCD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B0C97" w:rsidRDefault="00BB0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</w:t>
      </w:r>
      <w:proofErr w:type="spellStart"/>
      <w:r>
        <w:rPr>
          <w:rFonts w:ascii="Arial" w:hAnsi="Arial" w:cs="Arial"/>
          <w:sz w:val="16"/>
          <w:szCs w:val="16"/>
        </w:rPr>
        <w:t>benchmarku</w:t>
      </w:r>
      <w:proofErr w:type="spellEnd"/>
      <w:r>
        <w:rPr>
          <w:rFonts w:ascii="Arial" w:hAnsi="Arial" w:cs="Arial"/>
          <w:sz w:val="16"/>
          <w:szCs w:val="16"/>
        </w:rPr>
        <w:t>, finančných limitov,  zrealizovaného VO, vykonaného prieskumu trhu, resp. na základe iných nástrojov na overenie hospodárnosti a efektívnosti výdavkov)</w:t>
      </w:r>
      <w:r w:rsidR="00E80A0F">
        <w:rPr>
          <w:rFonts w:ascii="Arial" w:hAnsi="Arial" w:cs="Arial"/>
          <w:sz w:val="16"/>
          <w:szCs w:val="16"/>
        </w:rPr>
        <w:t xml:space="preserve">. </w:t>
      </w:r>
      <w:r w:rsidR="00C93035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E3561"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</w:t>
      </w:r>
      <w:proofErr w:type="spellStart"/>
      <w:r w:rsidR="000E3561" w:rsidRPr="00A4478D">
        <w:rPr>
          <w:rFonts w:ascii="Arial" w:hAnsi="Arial" w:cs="Arial"/>
          <w:sz w:val="16"/>
          <w:szCs w:val="16"/>
        </w:rPr>
        <w:t>benchmarkov</w:t>
      </w:r>
      <w:proofErr w:type="spellEnd"/>
      <w:r w:rsidR="000E3561" w:rsidRPr="00A4478D">
        <w:rPr>
          <w:rFonts w:ascii="Arial" w:hAnsi="Arial" w:cs="Arial"/>
          <w:sz w:val="16"/>
          <w:szCs w:val="16"/>
        </w:rPr>
        <w:t xml:space="preserve">, percentuálnych limitov, iných výdavkov, resp. odvolaním sa na konkrétne </w:t>
      </w:r>
      <w:r w:rsidR="002677A8">
        <w:rPr>
          <w:rFonts w:ascii="Arial" w:hAnsi="Arial" w:cs="Arial"/>
          <w:sz w:val="16"/>
          <w:szCs w:val="16"/>
        </w:rPr>
        <w:t xml:space="preserve">právne </w:t>
      </w:r>
      <w:r w:rsidR="000E3561"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B72513">
        <w:rPr>
          <w:rFonts w:ascii="Arial" w:hAnsi="Arial" w:cs="Arial"/>
          <w:sz w:val="16"/>
          <w:szCs w:val="16"/>
        </w:rPr>
        <w:t xml:space="preserve"> </w:t>
      </w:r>
      <w:r w:rsidR="00B72513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306F3F">
        <w:rPr>
          <w:rFonts w:ascii="Arial" w:hAnsi="Arial" w:cs="Arial"/>
          <w:sz w:val="16"/>
          <w:szCs w:val="16"/>
        </w:rPr>
        <w:t>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4B" w:rsidRDefault="00CD634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4B" w:rsidRDefault="00CD634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2244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25C7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6F63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4E3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BCD"/>
    <w:rsid w:val="00BA7E3E"/>
    <w:rsid w:val="00BB0C97"/>
    <w:rsid w:val="00BB4138"/>
    <w:rsid w:val="00BD530B"/>
    <w:rsid w:val="00BE2E9A"/>
    <w:rsid w:val="00BE764E"/>
    <w:rsid w:val="00C05D70"/>
    <w:rsid w:val="00C16BFB"/>
    <w:rsid w:val="00C20A91"/>
    <w:rsid w:val="00C3714D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D634B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382E1D66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033F4518A24B67BC6E07119BBBE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F658-3C40-42E2-AC34-20176AB5AC72}"/>
      </w:docPartPr>
      <w:docPartBody>
        <w:p w:rsidR="00C338EA" w:rsidRDefault="00C338EA" w:rsidP="00C338EA">
          <w:pPr>
            <w:pStyle w:val="CF033F4518A24B67BC6E07119BBBE2F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551349FD644886B58DA56A67093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C10CE6-38FA-442E-B42C-0806F8BFC5D7}"/>
      </w:docPartPr>
      <w:docPartBody>
        <w:p w:rsidR="00C338EA" w:rsidRDefault="00C338EA" w:rsidP="00C338EA">
          <w:pPr>
            <w:pStyle w:val="69551349FD644886B58DA56A67093D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A15AF6C065945CA85F108171F96A1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EB04E-59FC-4003-A876-C19594EC5257}"/>
      </w:docPartPr>
      <w:docPartBody>
        <w:p w:rsidR="00C338EA" w:rsidRDefault="00C338EA" w:rsidP="00C338EA">
          <w:pPr>
            <w:pStyle w:val="7A15AF6C065945CA85F108171F96A1B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ABC407334D4FFCA88AB7C452FBF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D2D45-968A-48BF-B9B7-54914F23B5C7}"/>
      </w:docPartPr>
      <w:docPartBody>
        <w:p w:rsidR="00C338EA" w:rsidRDefault="00C338EA" w:rsidP="00C338EA">
          <w:pPr>
            <w:pStyle w:val="94ABC407334D4FFCA88AB7C452FBF8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1DF6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BCCB0-AA7C-4B23-B3B4-5AB48E0A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764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11</cp:revision>
  <cp:lastPrinted>2021-06-15T08:43:00Z</cp:lastPrinted>
  <dcterms:created xsi:type="dcterms:W3CDTF">2021-06-15T09:02:00Z</dcterms:created>
  <dcterms:modified xsi:type="dcterms:W3CDTF">2022-05-25T07:39:00Z</dcterms:modified>
</cp:coreProperties>
</file>